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889BA8E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1C090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B96ECC">
          <w:headerReference w:type="first" r:id="rId8"/>
          <w:pgSz w:w="16838" w:h="11906" w:orient="landscape"/>
          <w:pgMar w:top="1417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2A000047" w14:textId="3F29F257" w:rsidR="00F64E2F" w:rsidRPr="00CB4DCC" w:rsidDel="00F97835" w:rsidRDefault="00F64E2F" w:rsidP="00F64E2F">
            <w:pPr>
              <w:spacing w:after="40"/>
              <w:ind w:left="255"/>
              <w:rPr>
                <w:del w:id="8" w:author="NTB2-20180123" w:date="2021-02-10T07:47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9" w:author="NTB2-20180123" w:date="2021-02-10T07:47:00Z">
              <w:r w:rsidRPr="008C0C85" w:rsidDel="00F97835">
                <w:rPr>
                  <w:rFonts w:asciiTheme="minorHAnsi" w:hAnsiTheme="minorHAnsi" w:cstheme="minorHAnsi"/>
                  <w:color w:val="FFFFFF" w:themeColor="background1"/>
                </w:rPr>
                <w:delText>Divízia 10 – Výroba potravín</w:delText>
              </w:r>
            </w:del>
          </w:p>
          <w:p w14:paraId="5D177B88" w14:textId="65CE02BE" w:rsidR="00F64E2F" w:rsidRPr="00CB4DCC" w:rsidDel="00F97835" w:rsidRDefault="00F64E2F" w:rsidP="00F64E2F">
            <w:pPr>
              <w:spacing w:after="40"/>
              <w:ind w:left="255"/>
              <w:rPr>
                <w:del w:id="10" w:author="NTB2-20180123" w:date="2021-02-10T07:47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11" w:author="NTB2-20180123" w:date="2021-02-10T07:47:00Z">
              <w:r w:rsidRPr="008C0C85" w:rsidDel="00F97835">
                <w:rPr>
                  <w:rFonts w:asciiTheme="minorHAnsi" w:hAnsiTheme="minorHAnsi" w:cstheme="minorHAnsi"/>
                  <w:color w:val="FFFFFF" w:themeColor="background1"/>
                </w:rPr>
                <w:delText>Divízia 11 – Výroba nápojov</w:delText>
              </w:r>
            </w:del>
          </w:p>
          <w:p w14:paraId="68EB0524" w14:textId="72144FAA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70FDA784" w14:textId="240E587D" w:rsidR="00F64E2F" w:rsidRPr="004B763F" w:rsidDel="00F97835" w:rsidRDefault="00F64E2F" w:rsidP="00F64E2F">
            <w:pPr>
              <w:spacing w:after="40"/>
              <w:ind w:left="255"/>
              <w:rPr>
                <w:del w:id="12" w:author="NTB2-20180123" w:date="2021-02-10T07:47:00Z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del w:id="13" w:author="NTB2-20180123" w:date="2021-02-10T07:47:00Z">
              <w:r w:rsidRPr="004B763F" w:rsidDel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1C536F36" w14:textId="77777777" w:rsidR="00C932B1" w:rsidRDefault="00C932B1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</w:p>
          <w:p w14:paraId="20C3BCAD" w14:textId="6FCCBBF4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3FB1754E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  <w:ins w:id="14" w:author="NTB2-20180123" w:date="2021-02-10T07:49:00Z">
              <w:r w:rsidR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.</w:t>
              </w:r>
            </w:ins>
          </w:p>
          <w:p w14:paraId="684F2D98" w14:textId="40951901" w:rsidR="00F64E2F" w:rsidRDefault="00F64E2F" w:rsidP="00D41226">
            <w:pPr>
              <w:spacing w:after="40"/>
              <w:ind w:left="121"/>
              <w:rPr>
                <w:ins w:id="15" w:author="NTB2-20180123" w:date="2021-02-10T07:49:00Z"/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CB4D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del w:id="16" w:author="NTB2-20180123" w:date="2021-02-10T07:48:00Z">
              <w:r w:rsidRPr="00CB4DCC" w:rsidDel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>,</w:delText>
              </w:r>
            </w:del>
            <w:ins w:id="17" w:author="NTB2-20180123" w:date="2021-02-10T07:48:00Z">
              <w:r w:rsidR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a</w:t>
              </w:r>
            </w:ins>
            <w:ins w:id="18" w:author="NTB2-20180123" w:date="2021-02-10T07:49:00Z">
              <w:r w:rsidR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 </w:t>
              </w:r>
            </w:ins>
            <w:ins w:id="19" w:author="NTB2-20180123" w:date="2021-02-10T07:48:00Z">
              <w:r w:rsidR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poľnohospodárstva</w:t>
              </w:r>
            </w:ins>
            <w:ins w:id="20" w:author="NTB2-20180123" w:date="2021-02-10T07:49:00Z">
              <w:r w:rsidR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. </w:t>
              </w:r>
            </w:ins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del w:id="21" w:author="NTB2-20180123" w:date="2021-02-10T07:48:00Z">
              <w:r w:rsidRPr="00CB4DCC" w:rsidDel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 xml:space="preserve">vidieckeho cestovného ruchu a     </w:delText>
              </w:r>
            </w:del>
            <w:ins w:id="22" w:author="NTB2-20180123" w:date="2021-02-10T07:49:00Z">
              <w:r w:rsidR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 </w:t>
              </w:r>
            </w:ins>
            <w:del w:id="23" w:author="NTB2-20180123" w:date="2021-02-10T07:48:00Z">
              <w:r w:rsidRPr="00CB4DCC" w:rsidDel="00F97835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>potravinárstva</w:delText>
              </w:r>
            </w:del>
          </w:p>
          <w:p w14:paraId="4B33CA7F" w14:textId="77777777" w:rsidR="00F97835" w:rsidRDefault="00F97835" w:rsidP="00D41226">
            <w:pPr>
              <w:spacing w:after="40"/>
              <w:ind w:left="121"/>
              <w:rPr>
                <w:ins w:id="24" w:author="NTB2-20180123" w:date="2021-02-10T07:49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A5B0AC" w14:textId="2426A563" w:rsidR="00F97835" w:rsidRPr="00CB4DCC" w:rsidRDefault="00F97835" w:rsidP="00B96ECC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25" w:author="NTB2-20180123" w:date="2021-02-10T07:49:00Z"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Projekty predkladané v rámci SK NACE mimo negatívneho zoznamu ekonomických činností uvedených vyššie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(t. j.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ktoré sú vylúčené z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 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podpory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)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, sú oprávnené len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v tom prípade, ak takýto projek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t nebol 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schválený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v rámci Stratégie CLLD, 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časť PRV, o čom žiadateľ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predkladá samostatné čestné vyhlásenie. Vnútorné vybavenie ubytovacích zariadení je neoprávneným výdavkom.</w:t>
              </w:r>
            </w:ins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CB4DC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automobilov a iných dopravných prostriedkov</w:t>
            </w:r>
          </w:p>
          <w:p w14:paraId="1DFF9CC8" w14:textId="77777777" w:rsidR="00D41226" w:rsidRPr="00CB4DC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4BAB92ED" w:rsidR="00D41226" w:rsidRPr="00CB4DCC" w:rsidRDefault="00D41226" w:rsidP="00CB4DCC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Nákup vozidiel cestnej nákladnej dopravy nie je oprávnený.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Uvedené sa týka výlučne žiadateľov, ktorí pôsobia v oblasti cestnej nákladnej dopravy.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B4DCC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1D0B1001" w:rsidR="00856D01" w:rsidRPr="00CB4DCC" w:rsidRDefault="00856D01" w:rsidP="00C932B1">
      <w:pPr>
        <w:spacing w:after="160" w:line="259" w:lineRule="auto"/>
        <w:rPr>
          <w:rFonts w:asciiTheme="minorHAnsi" w:hAnsiTheme="minorHAnsi" w:cstheme="minorHAnsi"/>
        </w:rPr>
      </w:pPr>
    </w:p>
    <w:sectPr w:rsidR="00856D01" w:rsidRPr="00CB4DCC" w:rsidSect="00C932B1">
      <w:pgSz w:w="16838" w:h="11906" w:orient="landscape"/>
      <w:pgMar w:top="993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B654C" w14:textId="77777777" w:rsidR="00664F62" w:rsidRDefault="00664F62" w:rsidP="007900C1">
      <w:r>
        <w:separator/>
      </w:r>
    </w:p>
  </w:endnote>
  <w:endnote w:type="continuationSeparator" w:id="0">
    <w:p w14:paraId="72F7E970" w14:textId="77777777" w:rsidR="00664F62" w:rsidRDefault="00664F62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657BD" w14:textId="77777777" w:rsidR="00664F62" w:rsidRDefault="00664F62" w:rsidP="007900C1">
      <w:r>
        <w:separator/>
      </w:r>
    </w:p>
  </w:footnote>
  <w:footnote w:type="continuationSeparator" w:id="0">
    <w:p w14:paraId="65E0FB64" w14:textId="77777777" w:rsidR="00664F62" w:rsidRDefault="00664F62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970AA" w14:textId="095C9E84" w:rsidR="00214D4B" w:rsidRDefault="00214D4B" w:rsidP="00437D96">
    <w:pPr>
      <w:pStyle w:val="Hlavika"/>
      <w:tabs>
        <w:tab w:val="right" w:pos="14004"/>
      </w:tabs>
      <w:rPr>
        <w:ins w:id="0" w:author="Húšťava Filip" w:date="2021-03-03T10:20:00Z"/>
      </w:rPr>
    </w:pPr>
    <w:ins w:id="1" w:author="Húšťava Filip" w:date="2021-03-03T10:20:00Z">
      <w:r w:rsidRPr="00214D4B">
        <w:rPr>
          <w:noProof/>
        </w:rPr>
        <w:drawing>
          <wp:anchor distT="0" distB="0" distL="114300" distR="114300" simplePos="0" relativeHeight="251659264" behindDoc="1" locked="0" layoutInCell="1" allowOverlap="1" wp14:anchorId="622D7CCE" wp14:editId="6519C42A">
            <wp:simplePos x="0" y="0"/>
            <wp:positionH relativeFrom="column">
              <wp:posOffset>451262</wp:posOffset>
            </wp:positionH>
            <wp:positionV relativeFrom="paragraph">
              <wp:posOffset>103835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10" name="Obrázok 10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</w:p>
  <w:p w14:paraId="38CCE2BA" w14:textId="0573AAFA" w:rsidR="00214D4B" w:rsidRDefault="00214D4B" w:rsidP="00437D96">
    <w:pPr>
      <w:pStyle w:val="Hlavika"/>
      <w:tabs>
        <w:tab w:val="right" w:pos="14004"/>
      </w:tabs>
      <w:rPr>
        <w:ins w:id="2" w:author="Húšťava Filip" w:date="2021-03-03T10:20:00Z"/>
      </w:rPr>
    </w:pPr>
    <w:ins w:id="3" w:author="Húšťava Filip" w:date="2021-03-03T10:20:00Z">
      <w:r w:rsidRPr="00214D4B">
        <w:rPr>
          <w:noProof/>
        </w:rPr>
        <w:drawing>
          <wp:anchor distT="0" distB="0" distL="114300" distR="114300" simplePos="0" relativeHeight="251660288" behindDoc="1" locked="0" layoutInCell="1" allowOverlap="1" wp14:anchorId="283014C7" wp14:editId="25CC862D">
            <wp:simplePos x="0" y="0"/>
            <wp:positionH relativeFrom="column">
              <wp:posOffset>6333721</wp:posOffset>
            </wp:positionH>
            <wp:positionV relativeFrom="paragraph">
              <wp:posOffset>13731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11" name="Obrázok 11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14D4B">
        <w:rPr>
          <w:noProof/>
        </w:rPr>
        <w:drawing>
          <wp:anchor distT="0" distB="0" distL="114300" distR="114300" simplePos="0" relativeHeight="251661312" behindDoc="1" locked="0" layoutInCell="1" allowOverlap="1" wp14:anchorId="437C499E" wp14:editId="440DA897">
            <wp:simplePos x="0" y="0"/>
            <wp:positionH relativeFrom="margin">
              <wp:align>center</wp:align>
            </wp:positionH>
            <wp:positionV relativeFrom="paragraph">
              <wp:posOffset>17598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12" name="Obrázok 12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3"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7CBF2434" w14:textId="13FC0120" w:rsidR="00214D4B" w:rsidRDefault="00214D4B" w:rsidP="00437D96">
    <w:pPr>
      <w:pStyle w:val="Hlavika"/>
      <w:tabs>
        <w:tab w:val="right" w:pos="14004"/>
      </w:tabs>
      <w:rPr>
        <w:ins w:id="4" w:author="Húšťava Filip" w:date="2021-03-03T10:20:00Z"/>
      </w:rPr>
    </w:pPr>
  </w:p>
  <w:p w14:paraId="72171CAB" w14:textId="44F00AB9" w:rsidR="00214D4B" w:rsidRDefault="00214D4B" w:rsidP="00437D96">
    <w:pPr>
      <w:pStyle w:val="Hlavika"/>
      <w:tabs>
        <w:tab w:val="right" w:pos="14004"/>
      </w:tabs>
      <w:rPr>
        <w:ins w:id="5" w:author="Húšťava Filip" w:date="2021-03-03T10:20:00Z"/>
      </w:rPr>
    </w:pPr>
  </w:p>
  <w:p w14:paraId="3B3C8347" w14:textId="77777777" w:rsidR="00214D4B" w:rsidRDefault="00214D4B" w:rsidP="00437D96">
    <w:pPr>
      <w:pStyle w:val="Hlavika"/>
      <w:tabs>
        <w:tab w:val="right" w:pos="14004"/>
      </w:tabs>
      <w:rPr>
        <w:ins w:id="6" w:author="Húšťava Filip" w:date="2021-03-03T10:20:00Z"/>
      </w:rPr>
    </w:pPr>
  </w:p>
  <w:p w14:paraId="3C318979" w14:textId="4172F656" w:rsidR="00A76425" w:rsidRDefault="008C0C85" w:rsidP="00437D96">
    <w:pPr>
      <w:pStyle w:val="Hlavika"/>
      <w:tabs>
        <w:tab w:val="right" w:pos="14004"/>
      </w:tabs>
      <w:rPr>
        <w:ins w:id="7" w:author="Húšťava Filip" w:date="2021-03-03T10:20:00Z"/>
      </w:rPr>
    </w:pPr>
    <w:r>
      <w:t xml:space="preserve">Príloha č. 2 výzvy - </w:t>
    </w:r>
    <w:r w:rsidR="00A76425" w:rsidRPr="001B5DCB">
      <w:t>Špecifikácia oprávnen</w:t>
    </w:r>
    <w:r w:rsidR="00C23B90">
      <w:t>ej</w:t>
    </w:r>
    <w:r w:rsidR="00A76425" w:rsidRPr="001B5DCB">
      <w:t xml:space="preserve"> aktiv</w:t>
    </w:r>
    <w:r w:rsidR="00C23B90">
      <w:t>ity</w:t>
    </w:r>
    <w:r w:rsidR="00A76425" w:rsidRPr="001B5DCB">
      <w:t xml:space="preserve"> a oprávnených výdavkov</w:t>
    </w:r>
  </w:p>
  <w:p w14:paraId="72611FF3" w14:textId="77777777" w:rsidR="00214D4B" w:rsidRPr="001B5DCB" w:rsidRDefault="00214D4B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úšťava Filip">
    <w15:presenceInfo w15:providerId="None" w15:userId="Húšťava Filip"/>
  </w15:person>
  <w15:person w15:author="NTB2-20180123">
    <w15:presenceInfo w15:providerId="None" w15:userId="NTB2-20180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4362"/>
    <w:rsid w:val="00106314"/>
    <w:rsid w:val="00113C2C"/>
    <w:rsid w:val="00114544"/>
    <w:rsid w:val="001334FC"/>
    <w:rsid w:val="001663AC"/>
    <w:rsid w:val="001770B0"/>
    <w:rsid w:val="001A66A4"/>
    <w:rsid w:val="001B4D56"/>
    <w:rsid w:val="001C090D"/>
    <w:rsid w:val="001C297B"/>
    <w:rsid w:val="001E411E"/>
    <w:rsid w:val="001F08C9"/>
    <w:rsid w:val="00214D4B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24B48"/>
    <w:rsid w:val="00350521"/>
    <w:rsid w:val="00355300"/>
    <w:rsid w:val="003850A7"/>
    <w:rsid w:val="003A78DE"/>
    <w:rsid w:val="003D61B8"/>
    <w:rsid w:val="003E0C5A"/>
    <w:rsid w:val="003F6B8D"/>
    <w:rsid w:val="00411D30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12008"/>
    <w:rsid w:val="005265E1"/>
    <w:rsid w:val="0054362A"/>
    <w:rsid w:val="00545CDC"/>
    <w:rsid w:val="005A67D1"/>
    <w:rsid w:val="005E412A"/>
    <w:rsid w:val="00664F62"/>
    <w:rsid w:val="00686ABC"/>
    <w:rsid w:val="006A0E28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21C3D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C2CD1"/>
    <w:rsid w:val="009D7016"/>
    <w:rsid w:val="009D7623"/>
    <w:rsid w:val="00A0441A"/>
    <w:rsid w:val="00A76425"/>
    <w:rsid w:val="00AB0FBF"/>
    <w:rsid w:val="00AD3328"/>
    <w:rsid w:val="00B0092A"/>
    <w:rsid w:val="00B07FF1"/>
    <w:rsid w:val="00B24ED0"/>
    <w:rsid w:val="00B46148"/>
    <w:rsid w:val="00B505EC"/>
    <w:rsid w:val="00B519D1"/>
    <w:rsid w:val="00B73919"/>
    <w:rsid w:val="00B7415C"/>
    <w:rsid w:val="00B96ECC"/>
    <w:rsid w:val="00B97C29"/>
    <w:rsid w:val="00BA25DC"/>
    <w:rsid w:val="00BF6595"/>
    <w:rsid w:val="00C061B9"/>
    <w:rsid w:val="00C23B90"/>
    <w:rsid w:val="00C63B63"/>
    <w:rsid w:val="00C932B1"/>
    <w:rsid w:val="00CA14CB"/>
    <w:rsid w:val="00CB1901"/>
    <w:rsid w:val="00CB4DCC"/>
    <w:rsid w:val="00CC2386"/>
    <w:rsid w:val="00CC5DB8"/>
    <w:rsid w:val="00CD4576"/>
    <w:rsid w:val="00D26431"/>
    <w:rsid w:val="00D27547"/>
    <w:rsid w:val="00D30727"/>
    <w:rsid w:val="00D41226"/>
    <w:rsid w:val="00D42275"/>
    <w:rsid w:val="00D4450F"/>
    <w:rsid w:val="00D50B79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9783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3EDC-D106-44EE-8781-FD752A24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NTB2-20180123</cp:lastModifiedBy>
  <cp:revision>29</cp:revision>
  <dcterms:created xsi:type="dcterms:W3CDTF">2019-06-25T10:49:00Z</dcterms:created>
  <dcterms:modified xsi:type="dcterms:W3CDTF">2021-03-08T10:28:00Z</dcterms:modified>
</cp:coreProperties>
</file>